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E51" w:rsidRPr="008F5D70" w:rsidRDefault="00786E51" w:rsidP="00786E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786E51" w:rsidRPr="00616499" w:rsidTr="008A3790">
        <w:tc>
          <w:tcPr>
            <w:tcW w:w="4530" w:type="dxa"/>
          </w:tcPr>
          <w:p w:rsidR="00786E51" w:rsidRPr="00616499" w:rsidRDefault="00786E51" w:rsidP="008A3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499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786E51" w:rsidRPr="00616499" w:rsidRDefault="00786E51" w:rsidP="00616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4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6499" w:rsidRPr="0061649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 w:rsidR="00616499" w:rsidRPr="00616499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Положению о порядке и условиях предоставления мер социальной поддержки врачам-специалистам при трудоустройстве в ГОБУЗ «</w:t>
            </w:r>
            <w:proofErr w:type="spellStart"/>
            <w:r w:rsidR="00616499" w:rsidRPr="00616499">
              <w:rPr>
                <w:rFonts w:ascii="Times New Roman" w:hAnsi="Times New Roman" w:cs="Times New Roman"/>
                <w:sz w:val="20"/>
                <w:szCs w:val="20"/>
              </w:rPr>
              <w:t>Апатитско</w:t>
            </w:r>
            <w:proofErr w:type="spellEnd"/>
            <w:r w:rsidR="00616499" w:rsidRPr="00616499">
              <w:rPr>
                <w:rFonts w:ascii="Times New Roman" w:hAnsi="Times New Roman" w:cs="Times New Roman"/>
                <w:sz w:val="20"/>
                <w:szCs w:val="20"/>
              </w:rPr>
              <w:t>-Кировская центральная городская больница»</w:t>
            </w:r>
          </w:p>
        </w:tc>
      </w:tr>
    </w:tbl>
    <w:p w:rsidR="00786E51" w:rsidRPr="00616499" w:rsidRDefault="00786E5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569"/>
        <w:gridCol w:w="576"/>
        <w:gridCol w:w="1684"/>
        <w:gridCol w:w="706"/>
        <w:gridCol w:w="1261"/>
      </w:tblGrid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gridSpan w:val="5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8F5D70">
              <w:rPr>
                <w:rFonts w:ascii="Times New Roman" w:hAnsi="Times New Roman" w:cs="Times New Roman"/>
              </w:rPr>
              <w:t>В администрацию города Кировска</w:t>
            </w: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nil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8F5D70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4227" w:type="dxa"/>
            <w:gridSpan w:val="4"/>
            <w:tcBorders>
              <w:left w:val="nil"/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gridSpan w:val="5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gridSpan w:val="5"/>
            <w:tcBorders>
              <w:top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5D70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5" w:type="dxa"/>
            <w:gridSpan w:val="4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8F5D70">
              <w:rPr>
                <w:rFonts w:ascii="Times New Roman" w:hAnsi="Times New Roman" w:cs="Times New Roman"/>
              </w:rPr>
              <w:t>зарегистрированного по адресу:</w:t>
            </w:r>
          </w:p>
        </w:tc>
        <w:tc>
          <w:tcPr>
            <w:tcW w:w="1261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gridSpan w:val="5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B65B8C" w:rsidTr="00B65B8C">
        <w:tc>
          <w:tcPr>
            <w:tcW w:w="4775" w:type="dxa"/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65B8C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B65B8C">
        <w:tc>
          <w:tcPr>
            <w:tcW w:w="4775" w:type="dxa"/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65B8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5D70" w:rsidRPr="00B65B8C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F5D70">
        <w:tc>
          <w:tcPr>
            <w:tcW w:w="4775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gridSpan w:val="3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8F5D70">
              <w:rPr>
                <w:rFonts w:ascii="Times New Roman" w:hAnsi="Times New Roman" w:cs="Times New Roman"/>
              </w:rPr>
              <w:t>№ контактного телефона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5D70" w:rsidRPr="008F5D70" w:rsidRDefault="008F5D70" w:rsidP="008F5D7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F5D70" w:rsidRPr="008F5D70" w:rsidRDefault="008F5D70" w:rsidP="008F5D7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5D70" w:rsidRPr="005B096E" w:rsidRDefault="008F5D70" w:rsidP="005B09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096E">
        <w:rPr>
          <w:rFonts w:ascii="Times New Roman" w:hAnsi="Times New Roman" w:cs="Times New Roman"/>
          <w:b/>
        </w:rPr>
        <w:t>ЗАЯВЛЕНИЕ</w:t>
      </w:r>
    </w:p>
    <w:p w:rsidR="008F5D70" w:rsidRDefault="005B096E" w:rsidP="0061649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5B096E">
        <w:rPr>
          <w:rFonts w:ascii="Times New Roman" w:hAnsi="Times New Roman" w:cs="Times New Roman"/>
          <w:b/>
        </w:rPr>
        <w:t xml:space="preserve">о </w:t>
      </w:r>
      <w:r w:rsidR="008F5D70" w:rsidRPr="005B096E">
        <w:rPr>
          <w:rFonts w:ascii="Times New Roman" w:hAnsi="Times New Roman" w:cs="Times New Roman"/>
          <w:b/>
        </w:rPr>
        <w:t>выплат</w:t>
      </w:r>
      <w:r w:rsidRPr="005B096E">
        <w:rPr>
          <w:rFonts w:ascii="Times New Roman" w:hAnsi="Times New Roman" w:cs="Times New Roman"/>
          <w:b/>
        </w:rPr>
        <w:t xml:space="preserve">е </w:t>
      </w:r>
      <w:r w:rsidR="008F5D70" w:rsidRPr="005B096E">
        <w:rPr>
          <w:rFonts w:ascii="Times New Roman" w:hAnsi="Times New Roman" w:cs="Times New Roman"/>
          <w:b/>
        </w:rPr>
        <w:t>единовременного пособия</w:t>
      </w:r>
    </w:p>
    <w:p w:rsidR="005B096E" w:rsidRDefault="005B096E" w:rsidP="008F5D7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1985"/>
        <w:gridCol w:w="815"/>
      </w:tblGrid>
      <w:tr w:rsidR="005B096E" w:rsidTr="00786E51">
        <w:tc>
          <w:tcPr>
            <w:tcW w:w="5211" w:type="dxa"/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Прошу выплатить мне единовременное пособие за 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5B096E" w:rsidRPr="005B096E" w:rsidTr="00786E51">
        <w:tc>
          <w:tcPr>
            <w:tcW w:w="5211" w:type="dxa"/>
          </w:tcPr>
          <w:p w:rsidR="005B096E" w:rsidRP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:rsidR="005B096E" w:rsidRPr="005B096E" w:rsidRDefault="005B096E" w:rsidP="005B09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96E">
              <w:rPr>
                <w:rFonts w:ascii="Times New Roman" w:hAnsi="Times New Roman" w:cs="Times New Roman"/>
                <w:sz w:val="16"/>
                <w:szCs w:val="16"/>
              </w:rPr>
              <w:t>(первый, второй, третий)</w:t>
            </w:r>
          </w:p>
        </w:tc>
        <w:tc>
          <w:tcPr>
            <w:tcW w:w="815" w:type="dxa"/>
          </w:tcPr>
          <w:p w:rsidR="005B096E" w:rsidRP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096E" w:rsidTr="00786E51">
        <w:tc>
          <w:tcPr>
            <w:tcW w:w="7054" w:type="dxa"/>
            <w:gridSpan w:val="2"/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непрерывной работы в ГОБУЗ «</w:t>
            </w:r>
            <w:proofErr w:type="spellStart"/>
            <w:r>
              <w:rPr>
                <w:rFonts w:ascii="Times New Roman" w:hAnsi="Times New Roman" w:cs="Times New Roman"/>
              </w:rPr>
              <w:t>Апатитско</w:t>
            </w:r>
            <w:proofErr w:type="spellEnd"/>
            <w:r>
              <w:rPr>
                <w:rFonts w:ascii="Times New Roman" w:hAnsi="Times New Roman" w:cs="Times New Roman"/>
              </w:rPr>
              <w:t>-Кировская ЦГБ» в сумме</w:t>
            </w: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096E" w:rsidTr="00786E51">
        <w:tc>
          <w:tcPr>
            <w:tcW w:w="9039" w:type="dxa"/>
            <w:gridSpan w:val="3"/>
            <w:tcBorders>
              <w:bottom w:val="single" w:sz="4" w:space="0" w:color="auto"/>
            </w:tcBorders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5B096E" w:rsidRDefault="005B096E" w:rsidP="005B096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5B096E" w:rsidRPr="005B096E" w:rsidTr="00786E51">
        <w:tc>
          <w:tcPr>
            <w:tcW w:w="9039" w:type="dxa"/>
            <w:gridSpan w:val="3"/>
            <w:tcBorders>
              <w:top w:val="single" w:sz="4" w:space="0" w:color="auto"/>
            </w:tcBorders>
          </w:tcPr>
          <w:p w:rsidR="005B096E" w:rsidRPr="005B096E" w:rsidRDefault="005B096E" w:rsidP="005B09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96E">
              <w:rPr>
                <w:rFonts w:ascii="Times New Roman" w:hAnsi="Times New Roman" w:cs="Times New Roman"/>
                <w:sz w:val="16"/>
                <w:szCs w:val="16"/>
              </w:rPr>
              <w:t>(цифрами и прописью)</w:t>
            </w:r>
          </w:p>
        </w:tc>
        <w:tc>
          <w:tcPr>
            <w:tcW w:w="815" w:type="dxa"/>
          </w:tcPr>
          <w:p w:rsidR="005B096E" w:rsidRPr="005B096E" w:rsidRDefault="005B096E" w:rsidP="005B09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86E51" w:rsidRPr="00616499" w:rsidRDefault="00786E51" w:rsidP="00786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6499">
        <w:rPr>
          <w:rFonts w:ascii="Times New Roman" w:hAnsi="Times New Roman" w:cs="Times New Roman"/>
        </w:rPr>
        <w:t>Денежные средства прошу перевести на банковский счет по следующим реквизитам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86E51" w:rsidRPr="008F5D70" w:rsidTr="00786E51">
        <w:tc>
          <w:tcPr>
            <w:tcW w:w="9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E51" w:rsidRPr="008F5D70" w:rsidRDefault="00786E51" w:rsidP="008A379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6E51" w:rsidRPr="008F5D70" w:rsidTr="00786E51"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E51" w:rsidRPr="008F5D70" w:rsidRDefault="00786E51" w:rsidP="008A379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6E51" w:rsidRPr="008F5D70" w:rsidTr="00786E51"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E51" w:rsidRPr="008F5D70" w:rsidRDefault="00786E51" w:rsidP="008A379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6E51" w:rsidRPr="00786E51" w:rsidTr="00B65B8C">
        <w:tc>
          <w:tcPr>
            <w:tcW w:w="9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86E51" w:rsidRPr="00B65B8C" w:rsidRDefault="00786E51" w:rsidP="006164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5B8C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кредитного учреждения, номер </w:t>
            </w:r>
            <w:r w:rsidR="00B65B8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16499">
              <w:rPr>
                <w:rFonts w:ascii="Times New Roman" w:hAnsi="Times New Roman" w:cs="Times New Roman"/>
                <w:sz w:val="16"/>
                <w:szCs w:val="16"/>
              </w:rPr>
              <w:t xml:space="preserve">асчетного </w:t>
            </w:r>
            <w:r w:rsidRPr="00B65B8C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  <w:r w:rsidR="00B65B8C">
              <w:rPr>
                <w:rFonts w:ascii="Times New Roman" w:hAnsi="Times New Roman" w:cs="Times New Roman"/>
                <w:sz w:val="16"/>
                <w:szCs w:val="16"/>
              </w:rPr>
              <w:t xml:space="preserve"> номер </w:t>
            </w:r>
            <w:proofErr w:type="spellStart"/>
            <w:r w:rsidR="00B65B8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616499">
              <w:rPr>
                <w:rFonts w:ascii="Times New Roman" w:hAnsi="Times New Roman" w:cs="Times New Roman"/>
                <w:sz w:val="16"/>
                <w:szCs w:val="16"/>
              </w:rPr>
              <w:t>ор</w:t>
            </w:r>
            <w:proofErr w:type="spellEnd"/>
            <w:r w:rsidR="00B65B8C">
              <w:rPr>
                <w:rFonts w:ascii="Times New Roman" w:hAnsi="Times New Roman" w:cs="Times New Roman"/>
                <w:sz w:val="16"/>
                <w:szCs w:val="16"/>
              </w:rPr>
              <w:t>/счета, БИК)</w:t>
            </w:r>
            <w:r w:rsidRPr="00B65B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5B096E" w:rsidRDefault="005B096E" w:rsidP="005B096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5D70" w:rsidRPr="008F5D70" w:rsidRDefault="008F5D70" w:rsidP="008F5D7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 xml:space="preserve">К заявлению прилагаю: </w:t>
      </w:r>
      <w:r w:rsidRPr="008F5D70">
        <w:rPr>
          <w:rFonts w:ascii="Times New Roman" w:hAnsi="Times New Roman" w:cs="Times New Roman"/>
          <w:sz w:val="20"/>
          <w:szCs w:val="20"/>
        </w:rPr>
        <w:t>(указывается перечень прилагаемых документов)</w:t>
      </w:r>
    </w:p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>1) _______________________________________________________________________________</w:t>
      </w:r>
    </w:p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>2) _______________________________________________________________________________</w:t>
      </w:r>
    </w:p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>3) _______________________________________________________________________________</w:t>
      </w:r>
    </w:p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>4) _______________________________________________________________________________</w:t>
      </w:r>
    </w:p>
    <w:p w:rsid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  <w:r w:rsidRPr="008F5D70">
        <w:rPr>
          <w:rFonts w:ascii="Times New Roman" w:hAnsi="Times New Roman" w:cs="Times New Roman"/>
        </w:rPr>
        <w:t>5) _______________________________________________________________________________</w:t>
      </w:r>
    </w:p>
    <w:p w:rsidR="00786E51" w:rsidRDefault="00786E51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p w:rsidR="00616499" w:rsidRPr="008F5D70" w:rsidRDefault="00616499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559"/>
        <w:gridCol w:w="2126"/>
        <w:gridCol w:w="567"/>
        <w:gridCol w:w="3402"/>
      </w:tblGrid>
      <w:tr w:rsidR="00616499" w:rsidRPr="008F5D70" w:rsidTr="0092514C">
        <w:tc>
          <w:tcPr>
            <w:tcW w:w="1980" w:type="dxa"/>
            <w:tcBorders>
              <w:bottom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6499" w:rsidRPr="008F5D70" w:rsidTr="0092514C">
        <w:tc>
          <w:tcPr>
            <w:tcW w:w="1980" w:type="dxa"/>
            <w:tcBorders>
              <w:top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567" w:type="dxa"/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</w:tbl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p w:rsidR="00616499" w:rsidRDefault="00616499" w:rsidP="00616499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Согласие </w:t>
      </w:r>
    </w:p>
    <w:p w:rsidR="00616499" w:rsidRDefault="00616499" w:rsidP="00616499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обработку персональных данных</w:t>
      </w:r>
    </w:p>
    <w:p w:rsidR="00616499" w:rsidRDefault="00616499" w:rsidP="00616499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9216"/>
      </w:tblGrid>
      <w:tr w:rsidR="00616499" w:rsidRPr="008F5D70" w:rsidTr="00FA0451">
        <w:tc>
          <w:tcPr>
            <w:tcW w:w="418" w:type="dxa"/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9216" w:type="dxa"/>
          </w:tcPr>
          <w:p w:rsidR="00616499" w:rsidRPr="008F5D70" w:rsidRDefault="00616499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6499" w:rsidRPr="008F5D70" w:rsidTr="004D691E">
        <w:tc>
          <w:tcPr>
            <w:tcW w:w="9634" w:type="dxa"/>
            <w:gridSpan w:val="2"/>
          </w:tcPr>
          <w:p w:rsidR="00616499" w:rsidRPr="008F5D70" w:rsidRDefault="00616499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616499" w:rsidRPr="008F5D70" w:rsidRDefault="00616499" w:rsidP="0061649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8F5D70" w:rsidRPr="008F5D70">
        <w:rPr>
          <w:rFonts w:ascii="Times New Roman" w:hAnsi="Times New Roman" w:cs="Times New Roman"/>
        </w:rPr>
        <w:t xml:space="preserve">соответствии с </w:t>
      </w:r>
      <w:r>
        <w:rPr>
          <w:rFonts w:ascii="Times New Roman" w:hAnsi="Times New Roman" w:cs="Times New Roman"/>
        </w:rPr>
        <w:t xml:space="preserve">п.4 ст. 9 </w:t>
      </w:r>
      <w:r w:rsidR="008F5D70" w:rsidRPr="008F5D70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ого</w:t>
      </w:r>
      <w:r w:rsidR="008F5D70" w:rsidRPr="008F5D70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а</w:t>
      </w:r>
      <w:r w:rsidR="008F5D70" w:rsidRPr="008F5D70">
        <w:rPr>
          <w:rFonts w:ascii="Times New Roman" w:hAnsi="Times New Roman" w:cs="Times New Roman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</w:rPr>
        <w:t xml:space="preserve">, зарегистрированный по адресу: </w:t>
      </w:r>
      <w:r w:rsidR="008F5D70" w:rsidRPr="008F5D70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095"/>
      </w:tblGrid>
      <w:tr w:rsidR="003D2F70" w:rsidRPr="008F5D70" w:rsidTr="003D2F70">
        <w:tc>
          <w:tcPr>
            <w:tcW w:w="3539" w:type="dxa"/>
            <w:tcBorders>
              <w:bottom w:val="single" w:sz="4" w:space="0" w:color="auto"/>
            </w:tcBorders>
          </w:tcPr>
          <w:p w:rsidR="003D2F70" w:rsidRPr="008F5D70" w:rsidRDefault="003D2F70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3D2F70" w:rsidRPr="008F5D70" w:rsidRDefault="003D2F70" w:rsidP="0092514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2F70" w:rsidRPr="008F5D70" w:rsidTr="003D2F70">
        <w:tc>
          <w:tcPr>
            <w:tcW w:w="3539" w:type="dxa"/>
            <w:tcBorders>
              <w:top w:val="single" w:sz="4" w:space="0" w:color="auto"/>
            </w:tcBorders>
          </w:tcPr>
          <w:p w:rsidR="003D2F70" w:rsidRPr="008F5D70" w:rsidRDefault="003D2F70" w:rsidP="003D2F70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3D2F70" w:rsidRPr="008F5D70" w:rsidRDefault="003D2F70" w:rsidP="003D2F70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F70" w:rsidRPr="008F5D70" w:rsidTr="00F70A85">
        <w:tc>
          <w:tcPr>
            <w:tcW w:w="3539" w:type="dxa"/>
          </w:tcPr>
          <w:p w:rsidR="003D2F70" w:rsidRPr="008F5D70" w:rsidRDefault="003D2F70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3D2F70" w:rsidRPr="008F5D70" w:rsidRDefault="003D2F70" w:rsidP="003D2F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(№, дата выдачи, кем выдан)</w:t>
            </w:r>
          </w:p>
        </w:tc>
      </w:tr>
      <w:tr w:rsidR="003D2F70" w:rsidRPr="008F5D70" w:rsidTr="003D2F70">
        <w:tc>
          <w:tcPr>
            <w:tcW w:w="3539" w:type="dxa"/>
            <w:tcBorders>
              <w:bottom w:val="single" w:sz="4" w:space="0" w:color="auto"/>
            </w:tcBorders>
          </w:tcPr>
          <w:p w:rsidR="003D2F70" w:rsidRPr="008F5D70" w:rsidRDefault="003D2F70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3D2F70" w:rsidRPr="008F5D70" w:rsidRDefault="003D2F70" w:rsidP="0092514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5D70" w:rsidRDefault="003D2F70" w:rsidP="003D2F7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даю </w:t>
      </w:r>
      <w:r w:rsidR="008F5D70" w:rsidRPr="008F5D70">
        <w:rPr>
          <w:rFonts w:ascii="Times New Roman" w:hAnsi="Times New Roman" w:cs="Times New Roman"/>
        </w:rPr>
        <w:t>соглас</w:t>
      </w:r>
      <w:r>
        <w:rPr>
          <w:rFonts w:ascii="Times New Roman" w:hAnsi="Times New Roman" w:cs="Times New Roman"/>
        </w:rPr>
        <w:t>ие</w:t>
      </w:r>
      <w:r w:rsidR="008F5D70" w:rsidRPr="008F5D70">
        <w:rPr>
          <w:rFonts w:ascii="Times New Roman" w:hAnsi="Times New Roman" w:cs="Times New Roman"/>
        </w:rPr>
        <w:t xml:space="preserve"> на обработку </w:t>
      </w:r>
      <w:r>
        <w:rPr>
          <w:rFonts w:ascii="Times New Roman" w:hAnsi="Times New Roman" w:cs="Times New Roman"/>
        </w:rPr>
        <w:t xml:space="preserve">моих </w:t>
      </w:r>
      <w:r w:rsidR="008F5D70" w:rsidRPr="008F5D70">
        <w:rPr>
          <w:rFonts w:ascii="Times New Roman" w:hAnsi="Times New Roman" w:cs="Times New Roman"/>
        </w:rPr>
        <w:t xml:space="preserve">персональных данных, </w:t>
      </w:r>
      <w:r>
        <w:rPr>
          <w:rFonts w:ascii="Times New Roman" w:hAnsi="Times New Roman" w:cs="Times New Roman"/>
        </w:rPr>
        <w:t xml:space="preserve">то есть на совершение действий, предусмотренных п.3 ст.3 </w:t>
      </w:r>
      <w:r w:rsidRPr="008F5D70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ого</w:t>
      </w:r>
      <w:r w:rsidRPr="008F5D70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а</w:t>
      </w:r>
      <w:r w:rsidRPr="008F5D70">
        <w:rPr>
          <w:rFonts w:ascii="Times New Roman" w:hAnsi="Times New Roman" w:cs="Times New Roman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</w:rPr>
        <w:t>. Настоящее согласие действует со дня его подписания до дня отзыва в письменной форме.</w:t>
      </w:r>
      <w:bookmarkStart w:id="0" w:name="_GoBack"/>
      <w:bookmarkEnd w:id="0"/>
    </w:p>
    <w:p w:rsidR="00786E51" w:rsidRDefault="00786E51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p w:rsidR="00786E51" w:rsidRPr="00786E51" w:rsidRDefault="00786E51" w:rsidP="00786E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559"/>
        <w:gridCol w:w="2126"/>
        <w:gridCol w:w="567"/>
        <w:gridCol w:w="3402"/>
      </w:tblGrid>
      <w:tr w:rsidR="008F5D70" w:rsidRPr="008F5D70" w:rsidTr="008A3790">
        <w:tc>
          <w:tcPr>
            <w:tcW w:w="1980" w:type="dxa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D70" w:rsidRPr="008F5D70" w:rsidTr="008A3790">
        <w:tc>
          <w:tcPr>
            <w:tcW w:w="1980" w:type="dxa"/>
            <w:tcBorders>
              <w:top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567" w:type="dxa"/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F5D70" w:rsidRPr="008F5D70" w:rsidRDefault="008F5D70" w:rsidP="008F5D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70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</w:tbl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p w:rsidR="008F5D70" w:rsidRPr="008F5D70" w:rsidRDefault="008F5D70" w:rsidP="008F5D70">
      <w:pPr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</w:rPr>
      </w:pPr>
    </w:p>
    <w:p w:rsidR="008F5D70" w:rsidRPr="008F5D70" w:rsidRDefault="008F5D70" w:rsidP="008F5D70">
      <w:pPr>
        <w:spacing w:after="0" w:line="240" w:lineRule="auto"/>
        <w:rPr>
          <w:rFonts w:ascii="Times New Roman" w:hAnsi="Times New Roman" w:cs="Times New Roman"/>
        </w:rPr>
      </w:pPr>
    </w:p>
    <w:sectPr w:rsidR="008F5D70" w:rsidRPr="008F5D70" w:rsidSect="005B09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626E"/>
    <w:multiLevelType w:val="hybridMultilevel"/>
    <w:tmpl w:val="78ACF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CF"/>
    <w:rsid w:val="00066DFB"/>
    <w:rsid w:val="000A1ACC"/>
    <w:rsid w:val="001C39D0"/>
    <w:rsid w:val="001F1C33"/>
    <w:rsid w:val="002008CF"/>
    <w:rsid w:val="00203024"/>
    <w:rsid w:val="002111C9"/>
    <w:rsid w:val="002F3946"/>
    <w:rsid w:val="003D2F70"/>
    <w:rsid w:val="004217D6"/>
    <w:rsid w:val="005B096E"/>
    <w:rsid w:val="00616499"/>
    <w:rsid w:val="0075404A"/>
    <w:rsid w:val="00786E51"/>
    <w:rsid w:val="00800217"/>
    <w:rsid w:val="00862CBD"/>
    <w:rsid w:val="008F5D70"/>
    <w:rsid w:val="00917817"/>
    <w:rsid w:val="00A615B4"/>
    <w:rsid w:val="00B65B8C"/>
    <w:rsid w:val="00B92E7A"/>
    <w:rsid w:val="00C67259"/>
    <w:rsid w:val="00C943F4"/>
    <w:rsid w:val="00D4397B"/>
    <w:rsid w:val="00F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0E78F-8A7A-4D05-A1F8-8DD0B38F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FB"/>
    <w:pPr>
      <w:ind w:left="720"/>
      <w:contextualSpacing/>
    </w:pPr>
  </w:style>
  <w:style w:type="table" w:styleId="a4">
    <w:name w:val="Table Grid"/>
    <w:basedOn w:val="a1"/>
    <w:uiPriority w:val="39"/>
    <w:rsid w:val="00862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5D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О.А.</dc:creator>
  <cp:lastModifiedBy>Егорова Е.М.</cp:lastModifiedBy>
  <cp:revision>8</cp:revision>
  <cp:lastPrinted>2013-04-26T06:30:00Z</cp:lastPrinted>
  <dcterms:created xsi:type="dcterms:W3CDTF">2017-06-27T08:57:00Z</dcterms:created>
  <dcterms:modified xsi:type="dcterms:W3CDTF">2017-09-01T16:07:00Z</dcterms:modified>
</cp:coreProperties>
</file>